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7A4" w:rsidRPr="001F646E" w:rsidRDefault="00AB1E21" w:rsidP="00AB1E21">
      <w:pPr>
        <w:pBdr>
          <w:bottom w:val="single" w:sz="4" w:space="1" w:color="auto"/>
        </w:pBdr>
        <w:jc w:val="both"/>
        <w:rPr>
          <w:rFonts w:ascii="Raleway" w:hAnsi="Raleway"/>
          <w:b/>
          <w:color w:val="009999"/>
          <w:sz w:val="28"/>
          <w:szCs w:val="28"/>
        </w:rPr>
      </w:pPr>
      <w:r w:rsidRPr="001F646E">
        <w:rPr>
          <w:rFonts w:ascii="Raleway" w:hAnsi="Raleway"/>
          <w:b/>
          <w:color w:val="009999"/>
          <w:sz w:val="28"/>
          <w:szCs w:val="28"/>
        </w:rPr>
        <w:t>Formes de violència</w:t>
      </w:r>
    </w:p>
    <w:p w:rsidR="00E1300E" w:rsidRPr="001F646E" w:rsidRDefault="00E1300E" w:rsidP="00E1300E">
      <w:pPr>
        <w:spacing w:after="120"/>
        <w:jc w:val="both"/>
        <w:rPr>
          <w:rFonts w:ascii="Raleway" w:hAnsi="Raleway"/>
        </w:rPr>
      </w:pPr>
    </w:p>
    <w:p w:rsidR="00E1300E" w:rsidRPr="001F646E" w:rsidRDefault="00E1300E" w:rsidP="00E1300E">
      <w:pPr>
        <w:spacing w:after="120"/>
        <w:jc w:val="both"/>
        <w:rPr>
          <w:rFonts w:ascii="Raleway" w:hAnsi="Raleway"/>
        </w:rPr>
      </w:pPr>
      <w:r w:rsidRPr="001F646E">
        <w:rPr>
          <w:rFonts w:ascii="Raleway" w:hAnsi="Raleway"/>
        </w:rPr>
        <w:t xml:space="preserve">L’OMS defineix la violència com “l’ús intencionat de la força física, amenaces contra un mateix, altra persona, un grup o una comunitat que té com a conseqüència o és molt probable que tingui com a conseqüència un traumatisme, danys psicològics, problemes de desenvolupament o la mort”. </w:t>
      </w:r>
      <w:r w:rsidR="009A27EE" w:rsidRPr="001F646E">
        <w:rPr>
          <w:rFonts w:ascii="Raleway" w:hAnsi="Raleway"/>
        </w:rPr>
        <w:t>Així es tracta d’una violació o privació a l’ésser humà d’allò que li és essencial com a persona: integritat física, psíquica o moral, drets, llibertats...</w:t>
      </w:r>
    </w:p>
    <w:p w:rsidR="00E1300E" w:rsidRPr="001F646E" w:rsidRDefault="00E1300E" w:rsidP="00E1300E">
      <w:pPr>
        <w:spacing w:after="120"/>
        <w:jc w:val="both"/>
        <w:rPr>
          <w:rFonts w:ascii="Raleway" w:hAnsi="Raleway"/>
        </w:rPr>
      </w:pPr>
      <w:r w:rsidRPr="001F646E">
        <w:rPr>
          <w:rFonts w:ascii="Raleway" w:hAnsi="Raleway"/>
        </w:rPr>
        <w:t>La violència sempre va agermanada amb la força, l’intent de victòria i la gelosia. Violentar, violar i forçar es corresponen amb el substantiu violència. Sempre suposa la intenció de provocar un dany.</w:t>
      </w:r>
    </w:p>
    <w:p w:rsidR="00E1300E" w:rsidRPr="001F646E" w:rsidRDefault="00E1300E" w:rsidP="00E1300E">
      <w:pPr>
        <w:spacing w:after="120"/>
        <w:jc w:val="both"/>
        <w:rPr>
          <w:rFonts w:ascii="Raleway" w:hAnsi="Raleway"/>
        </w:rPr>
      </w:pPr>
      <w:r w:rsidRPr="001F646E">
        <w:rPr>
          <w:rFonts w:ascii="Raleway" w:hAnsi="Raleway"/>
        </w:rPr>
        <w:t xml:space="preserve">L’exercici de la violència suposa l’existència de relacions de poder. El poder és la possibilitat d’induir una altra persona a fer el que no vol. Implica una posició superior i una d’inferior: </w:t>
      </w:r>
      <w:proofErr w:type="spellStart"/>
      <w:r w:rsidRPr="001F646E">
        <w:rPr>
          <w:rFonts w:ascii="Raleway" w:hAnsi="Raleway"/>
        </w:rPr>
        <w:t>patró-empleat</w:t>
      </w:r>
      <w:proofErr w:type="spellEnd"/>
      <w:r w:rsidRPr="001F646E">
        <w:rPr>
          <w:rFonts w:ascii="Raleway" w:hAnsi="Raleway"/>
        </w:rPr>
        <w:t xml:space="preserve">, </w:t>
      </w:r>
      <w:proofErr w:type="spellStart"/>
      <w:r w:rsidRPr="001F646E">
        <w:rPr>
          <w:rFonts w:ascii="Raleway" w:hAnsi="Raleway"/>
        </w:rPr>
        <w:t>pare-fill</w:t>
      </w:r>
      <w:proofErr w:type="spellEnd"/>
      <w:r w:rsidRPr="001F646E">
        <w:rPr>
          <w:rFonts w:ascii="Raleway" w:hAnsi="Raleway"/>
        </w:rPr>
        <w:t xml:space="preserve">, </w:t>
      </w:r>
      <w:proofErr w:type="spellStart"/>
      <w:r w:rsidRPr="001F646E">
        <w:rPr>
          <w:rFonts w:ascii="Raleway" w:hAnsi="Raleway"/>
        </w:rPr>
        <w:t>professor-alumne</w:t>
      </w:r>
      <w:proofErr w:type="spellEnd"/>
      <w:r w:rsidRPr="001F646E">
        <w:rPr>
          <w:rFonts w:ascii="Raleway" w:hAnsi="Raleway"/>
        </w:rPr>
        <w:t xml:space="preserve">, </w:t>
      </w:r>
      <w:proofErr w:type="spellStart"/>
      <w:r w:rsidRPr="001F646E">
        <w:rPr>
          <w:rFonts w:ascii="Raleway" w:hAnsi="Raleway"/>
        </w:rPr>
        <w:t>home-dona</w:t>
      </w:r>
      <w:proofErr w:type="spellEnd"/>
      <w:r w:rsidRPr="001F646E">
        <w:rPr>
          <w:rFonts w:ascii="Raleway" w:hAnsi="Raleway"/>
        </w:rPr>
        <w:t xml:space="preserve">, </w:t>
      </w:r>
      <w:proofErr w:type="spellStart"/>
      <w:r w:rsidRPr="001F646E">
        <w:rPr>
          <w:rFonts w:ascii="Raleway" w:hAnsi="Raleway"/>
        </w:rPr>
        <w:t>governants-governats</w:t>
      </w:r>
      <w:proofErr w:type="spellEnd"/>
      <w:r w:rsidRPr="001F646E">
        <w:rPr>
          <w:rFonts w:ascii="Raleway" w:hAnsi="Raleway"/>
        </w:rPr>
        <w:t>. Qui exerceix la violència sense obtenir una resposta defensiva és que té alguna forma de poder sobre la víctima. Cal creure en el poder de l’altre perquè hi hagi un desequilibri, encara que vist des de fora no tingui una realitat objectiva.</w:t>
      </w:r>
    </w:p>
    <w:p w:rsidR="00E1300E" w:rsidRPr="001F646E" w:rsidRDefault="00E1300E" w:rsidP="00E1300E">
      <w:pPr>
        <w:spacing w:after="120"/>
        <w:jc w:val="both"/>
        <w:rPr>
          <w:rFonts w:ascii="Raleway" w:hAnsi="Raleway"/>
        </w:rPr>
      </w:pPr>
      <w:r w:rsidRPr="001F646E">
        <w:rPr>
          <w:rFonts w:ascii="Raleway" w:hAnsi="Raleway"/>
        </w:rPr>
        <w:t xml:space="preserve">L’instrument de poder pot ser físic, és a dir, la capacitat d’exercir violència física; material, quan es controlen recursos materials que la víctima necessita, com els diners; o simbòlic quan condemna la víctima a una cosa que li desagrada, per exemple la denigració sistemàtica o la negació de la possibilitat d’estudiar, treballar o dedicar-se a qualsevol activitat i objectiu que la víctima valori. </w:t>
      </w:r>
    </w:p>
    <w:p w:rsidR="00E1300E" w:rsidRPr="001F646E" w:rsidRDefault="00E1300E" w:rsidP="00E1300E">
      <w:pPr>
        <w:spacing w:after="120"/>
        <w:jc w:val="both"/>
        <w:rPr>
          <w:rFonts w:ascii="Raleway" w:hAnsi="Raleway"/>
        </w:rPr>
      </w:pPr>
      <w:r w:rsidRPr="001F646E">
        <w:rPr>
          <w:rFonts w:ascii="Raleway" w:hAnsi="Raleway"/>
        </w:rPr>
        <w:t xml:space="preserve">En general, la violència està associada als homes. La cultura patriarcal és en bona mesura l’origen d’aquestes conductes. Els homes, històricament, han controlat els recursos materials i simbòlics, i també han fet servir recursos físics que els han permès exercir aquest poder i, amb ell, la violència. </w:t>
      </w:r>
    </w:p>
    <w:p w:rsidR="00E1300E" w:rsidRPr="001F646E" w:rsidRDefault="00E1300E" w:rsidP="00E1300E">
      <w:pPr>
        <w:spacing w:after="120"/>
        <w:jc w:val="both"/>
        <w:rPr>
          <w:rFonts w:ascii="Raleway" w:hAnsi="Raleway"/>
        </w:rPr>
      </w:pPr>
      <w:r w:rsidRPr="001F646E">
        <w:rPr>
          <w:rFonts w:ascii="Raleway" w:hAnsi="Raleway"/>
        </w:rPr>
        <w:t xml:space="preserve">Durant </w:t>
      </w:r>
      <w:r w:rsidR="003524C1" w:rsidRPr="001F646E">
        <w:rPr>
          <w:rFonts w:ascii="Raleway" w:hAnsi="Raleway"/>
        </w:rPr>
        <w:t>mil·lennis</w:t>
      </w:r>
      <w:r w:rsidRPr="001F646E">
        <w:rPr>
          <w:rFonts w:ascii="Raleway" w:hAnsi="Raleway"/>
        </w:rPr>
        <w:t xml:space="preserve">, la violència i el maltractament de la dona i de la família van ser una realitat invisible. A partir del moment en què van ser “descoberts” alguns països van començar a estudiar un fenomen que trastorna la societat. Les investigacions aviat van trobar algunes coincidències, com el fet que són les dones, les persones grans i els nens les víctimes més freqüents de la violència; que la relació d’abús és una conducta que lesiona físicament i psicològicament algun membre de la família, bé per omissió o per acció, i que les classes de violència poden ser físiques, morals, psicològiques i sexuals, i que no s’exerceixen independentment les unes de les altres, sinó que una modalitat acompanya l’altra. </w:t>
      </w:r>
    </w:p>
    <w:p w:rsidR="00E1300E" w:rsidRPr="001F646E" w:rsidRDefault="00E1300E" w:rsidP="00E1300E">
      <w:pPr>
        <w:spacing w:after="120"/>
        <w:jc w:val="both"/>
        <w:rPr>
          <w:rFonts w:ascii="Raleway" w:hAnsi="Raleway"/>
        </w:rPr>
      </w:pPr>
      <w:r w:rsidRPr="001F646E">
        <w:rPr>
          <w:rFonts w:ascii="Raleway" w:hAnsi="Raleway"/>
        </w:rPr>
        <w:t>La violència se sosté a partir de la desigualtat, atorgada per una estructura política que li dona autoritat perquè això sigui possible. El repartiment de poders donat per l’estructura patriarcal estarà sostingut per les institucions, que al seu torn actuaran sobre els vincles familiars i socials, creant patrons de conducta apresos.</w:t>
      </w:r>
    </w:p>
    <w:p w:rsidR="00BF3BF1" w:rsidRPr="001F646E" w:rsidRDefault="00E1300E" w:rsidP="00AB1E21">
      <w:pPr>
        <w:spacing w:after="120"/>
        <w:jc w:val="both"/>
        <w:rPr>
          <w:rFonts w:ascii="Raleway" w:hAnsi="Raleway"/>
        </w:rPr>
      </w:pPr>
      <w:r w:rsidRPr="001F646E">
        <w:rPr>
          <w:rFonts w:ascii="Raleway" w:hAnsi="Raleway"/>
        </w:rPr>
        <w:t>La violència</w:t>
      </w:r>
      <w:r w:rsidR="009A27EE" w:rsidRPr="001F646E">
        <w:rPr>
          <w:rFonts w:ascii="Raleway" w:hAnsi="Raleway"/>
        </w:rPr>
        <w:t xml:space="preserve"> es manifesta de moltes formes i es pot classificar a </w:t>
      </w:r>
      <w:proofErr w:type="spellStart"/>
      <w:r w:rsidR="009A27EE" w:rsidRPr="001F646E">
        <w:rPr>
          <w:rFonts w:ascii="Raleway" w:hAnsi="Raleway"/>
          <w:i/>
        </w:rPr>
        <w:t>grosso</w:t>
      </w:r>
      <w:proofErr w:type="spellEnd"/>
      <w:r w:rsidR="009A27EE" w:rsidRPr="001F646E">
        <w:rPr>
          <w:rFonts w:ascii="Raleway" w:hAnsi="Raleway"/>
          <w:i/>
        </w:rPr>
        <w:t xml:space="preserve"> </w:t>
      </w:r>
      <w:proofErr w:type="spellStart"/>
      <w:r w:rsidR="009A27EE" w:rsidRPr="001F646E">
        <w:rPr>
          <w:rFonts w:ascii="Raleway" w:hAnsi="Raleway"/>
          <w:i/>
        </w:rPr>
        <w:t>modo</w:t>
      </w:r>
      <w:proofErr w:type="spellEnd"/>
      <w:r w:rsidR="009A27EE" w:rsidRPr="001F646E">
        <w:rPr>
          <w:rFonts w:ascii="Raleway" w:hAnsi="Raleway"/>
        </w:rPr>
        <w:t xml:space="preserve"> en tres tipologies que estan </w:t>
      </w:r>
      <w:proofErr w:type="spellStart"/>
      <w:r w:rsidR="009A27EE" w:rsidRPr="001F646E">
        <w:rPr>
          <w:rFonts w:ascii="Raleway" w:hAnsi="Raleway"/>
        </w:rPr>
        <w:t>interrelacionades</w:t>
      </w:r>
      <w:proofErr w:type="spellEnd"/>
      <w:r w:rsidR="009A27EE" w:rsidRPr="001F646E">
        <w:rPr>
          <w:rFonts w:ascii="Raleway" w:hAnsi="Raleway"/>
        </w:rPr>
        <w:t xml:space="preserve">: </w:t>
      </w:r>
    </w:p>
    <w:p w:rsidR="00BF3BF1" w:rsidRPr="001F646E" w:rsidRDefault="009A27EE" w:rsidP="00BF3BF1">
      <w:pPr>
        <w:pStyle w:val="Prrafodelista"/>
        <w:numPr>
          <w:ilvl w:val="0"/>
          <w:numId w:val="2"/>
        </w:numPr>
        <w:spacing w:after="120"/>
        <w:jc w:val="both"/>
        <w:rPr>
          <w:rFonts w:ascii="Raleway" w:hAnsi="Raleway"/>
        </w:rPr>
      </w:pPr>
      <w:r w:rsidRPr="001F646E">
        <w:rPr>
          <w:rFonts w:ascii="Raleway" w:hAnsi="Raleway"/>
        </w:rPr>
        <w:t>viol</w:t>
      </w:r>
      <w:r w:rsidR="00BF3BF1" w:rsidRPr="001F646E">
        <w:rPr>
          <w:rFonts w:ascii="Raleway" w:hAnsi="Raleway"/>
        </w:rPr>
        <w:t xml:space="preserve">ència directa: </w:t>
      </w:r>
      <w:r w:rsidRPr="001F646E">
        <w:rPr>
          <w:rFonts w:ascii="Raleway" w:hAnsi="Raleway"/>
        </w:rPr>
        <w:t>que pot ser f</w:t>
      </w:r>
      <w:r w:rsidR="00BF3BF1" w:rsidRPr="001F646E">
        <w:rPr>
          <w:rFonts w:ascii="Raleway" w:hAnsi="Raleway"/>
        </w:rPr>
        <w:t xml:space="preserve">ísica o verbal, emocional. </w:t>
      </w:r>
    </w:p>
    <w:p w:rsidR="00BF3BF1" w:rsidRPr="001F646E" w:rsidRDefault="009A27EE" w:rsidP="00BF3BF1">
      <w:pPr>
        <w:pStyle w:val="Prrafodelista"/>
        <w:numPr>
          <w:ilvl w:val="0"/>
          <w:numId w:val="2"/>
        </w:numPr>
        <w:spacing w:after="120"/>
        <w:jc w:val="both"/>
        <w:rPr>
          <w:rFonts w:ascii="Raleway" w:hAnsi="Raleway"/>
        </w:rPr>
      </w:pPr>
      <w:r w:rsidRPr="001F646E">
        <w:rPr>
          <w:rFonts w:ascii="Raleway" w:hAnsi="Raleway"/>
        </w:rPr>
        <w:t>viol</w:t>
      </w:r>
      <w:r w:rsidR="00BF3BF1" w:rsidRPr="001F646E">
        <w:rPr>
          <w:rFonts w:ascii="Raleway" w:hAnsi="Raleway"/>
        </w:rPr>
        <w:t>ència estructural</w:t>
      </w:r>
    </w:p>
    <w:p w:rsidR="00BF3BF1" w:rsidRPr="001F646E" w:rsidRDefault="009A27EE" w:rsidP="00BF3BF1">
      <w:pPr>
        <w:pStyle w:val="Prrafodelista"/>
        <w:numPr>
          <w:ilvl w:val="0"/>
          <w:numId w:val="2"/>
        </w:numPr>
        <w:spacing w:after="120"/>
        <w:jc w:val="both"/>
        <w:rPr>
          <w:rFonts w:ascii="Raleway" w:hAnsi="Raleway"/>
        </w:rPr>
      </w:pPr>
      <w:r w:rsidRPr="001F646E">
        <w:rPr>
          <w:rFonts w:ascii="Raleway" w:hAnsi="Raleway"/>
        </w:rPr>
        <w:t>viol</w:t>
      </w:r>
      <w:r w:rsidR="00BF3BF1" w:rsidRPr="001F646E">
        <w:rPr>
          <w:rFonts w:ascii="Raleway" w:hAnsi="Raleway"/>
        </w:rPr>
        <w:t>ència cultural</w:t>
      </w:r>
    </w:p>
    <w:p w:rsidR="00E1300E" w:rsidRPr="001F646E" w:rsidRDefault="009A27EE" w:rsidP="00BF3BF1">
      <w:pPr>
        <w:spacing w:after="120"/>
        <w:jc w:val="both"/>
        <w:rPr>
          <w:rFonts w:ascii="Raleway" w:hAnsi="Raleway"/>
        </w:rPr>
      </w:pPr>
      <w:r w:rsidRPr="001F646E">
        <w:rPr>
          <w:rFonts w:ascii="Raleway" w:hAnsi="Raleway"/>
        </w:rPr>
        <w:lastRenderedPageBreak/>
        <w:t xml:space="preserve">La violència directa és sovint l’expressió manifesta d’una important violència estructural i cultural, és a dir, la punta de </w:t>
      </w:r>
      <w:r w:rsidR="003524C1" w:rsidRPr="001F646E">
        <w:rPr>
          <w:rFonts w:ascii="Raleway" w:hAnsi="Raleway"/>
        </w:rPr>
        <w:t>l’ iceberg</w:t>
      </w:r>
      <w:r w:rsidRPr="001F646E">
        <w:rPr>
          <w:rFonts w:ascii="Raleway" w:hAnsi="Raleway"/>
        </w:rPr>
        <w:t xml:space="preserve"> d’un problema major i més complex.</w:t>
      </w:r>
    </w:p>
    <w:p w:rsidR="009A27EE" w:rsidRPr="001F646E" w:rsidRDefault="009A27EE" w:rsidP="00AB1E21">
      <w:pPr>
        <w:spacing w:after="120"/>
        <w:jc w:val="both"/>
        <w:rPr>
          <w:rFonts w:ascii="Raleway" w:hAnsi="Raleway"/>
        </w:rPr>
      </w:pPr>
      <w:r w:rsidRPr="001F646E">
        <w:rPr>
          <w:rFonts w:ascii="Raleway" w:hAnsi="Raleway"/>
        </w:rPr>
        <w:t xml:space="preserve">Aquestes tres tipologies poden </w:t>
      </w:r>
      <w:proofErr w:type="spellStart"/>
      <w:r w:rsidRPr="001F646E">
        <w:rPr>
          <w:rFonts w:ascii="Raleway" w:hAnsi="Raleway"/>
        </w:rPr>
        <w:t>desglossar-se</w:t>
      </w:r>
      <w:proofErr w:type="spellEnd"/>
      <w:r w:rsidRPr="001F646E">
        <w:rPr>
          <w:rFonts w:ascii="Raleway" w:hAnsi="Raleway"/>
        </w:rPr>
        <w:t xml:space="preserve"> encara una mica m</w:t>
      </w:r>
      <w:r w:rsidR="00BF3BF1" w:rsidRPr="001F646E">
        <w:rPr>
          <w:rFonts w:ascii="Raleway" w:hAnsi="Raleway"/>
        </w:rPr>
        <w:t>és tenint en compte que alguns tipus de violència són molt específics de la violència contra les dones.</w:t>
      </w:r>
    </w:p>
    <w:p w:rsidR="009A27EE" w:rsidRPr="001F646E" w:rsidRDefault="009A27EE" w:rsidP="00AB1E21">
      <w:pPr>
        <w:spacing w:after="120"/>
        <w:jc w:val="both"/>
        <w:rPr>
          <w:rFonts w:ascii="Raleway" w:hAnsi="Raleway" w:cs="Arial"/>
          <w:b/>
          <w:sz w:val="24"/>
          <w:szCs w:val="24"/>
        </w:rPr>
      </w:pPr>
    </w:p>
    <w:p w:rsidR="00AB1E21" w:rsidRPr="001F646E" w:rsidRDefault="00AB1E21" w:rsidP="00AB1E21">
      <w:pPr>
        <w:spacing w:after="120"/>
        <w:jc w:val="both"/>
        <w:rPr>
          <w:rFonts w:ascii="Raleway" w:hAnsi="Raleway" w:cs="Arial"/>
          <w:b/>
          <w:sz w:val="24"/>
          <w:szCs w:val="24"/>
        </w:rPr>
      </w:pPr>
      <w:r w:rsidRPr="001F646E">
        <w:rPr>
          <w:rFonts w:ascii="Raleway" w:hAnsi="Raleway" w:cs="Arial"/>
          <w:b/>
          <w:sz w:val="24"/>
          <w:szCs w:val="24"/>
        </w:rPr>
        <w:t xml:space="preserve">Violència </w:t>
      </w:r>
      <w:r w:rsidR="009A27EE" w:rsidRPr="001F646E">
        <w:rPr>
          <w:rFonts w:ascii="Raleway" w:hAnsi="Raleway" w:cs="Arial"/>
          <w:b/>
          <w:sz w:val="24"/>
          <w:szCs w:val="24"/>
        </w:rPr>
        <w:t xml:space="preserve">verbal, </w:t>
      </w:r>
      <w:r w:rsidRPr="001F646E">
        <w:rPr>
          <w:rFonts w:ascii="Raleway" w:hAnsi="Raleway" w:cs="Arial"/>
          <w:b/>
          <w:sz w:val="24"/>
          <w:szCs w:val="24"/>
        </w:rPr>
        <w:t>emocional o psicològica</w:t>
      </w:r>
    </w:p>
    <w:p w:rsidR="00AB1E21" w:rsidRPr="001F646E" w:rsidRDefault="009A27EE" w:rsidP="00AB1E21">
      <w:pPr>
        <w:spacing w:after="120"/>
        <w:jc w:val="both"/>
        <w:rPr>
          <w:rFonts w:ascii="Raleway" w:hAnsi="Raleway" w:cs="Arial"/>
        </w:rPr>
      </w:pPr>
      <w:r w:rsidRPr="001F646E">
        <w:rPr>
          <w:rFonts w:ascii="Raleway" w:hAnsi="Raleway" w:cs="Arial"/>
        </w:rPr>
        <w:t>Una forma de violència directa que e</w:t>
      </w:r>
      <w:r w:rsidR="00AB1E21" w:rsidRPr="001F646E">
        <w:rPr>
          <w:rFonts w:ascii="Raleway" w:hAnsi="Raleway" w:cs="Arial"/>
        </w:rPr>
        <w:t>s manifesta sovint en forma de burl</w:t>
      </w:r>
      <w:r w:rsidR="003524C1" w:rsidRPr="001F646E">
        <w:rPr>
          <w:rFonts w:ascii="Raleway" w:hAnsi="Raleway" w:cs="Arial"/>
        </w:rPr>
        <w:t>a, denigracions, amenaces, acus</w:t>
      </w:r>
      <w:r w:rsidR="00AB1E21" w:rsidRPr="001F646E">
        <w:rPr>
          <w:rFonts w:ascii="Raleway" w:hAnsi="Raleway" w:cs="Arial"/>
        </w:rPr>
        <w:t xml:space="preserve">acions, aïllament, desqualificació permanent indiferència, entre altres conductes </w:t>
      </w:r>
      <w:proofErr w:type="spellStart"/>
      <w:r w:rsidR="00AB1E21" w:rsidRPr="001F646E">
        <w:rPr>
          <w:rFonts w:ascii="Raleway" w:hAnsi="Raleway" w:cs="Arial"/>
        </w:rPr>
        <w:t>desqualificadores</w:t>
      </w:r>
      <w:proofErr w:type="spellEnd"/>
      <w:r w:rsidR="00AB1E21" w:rsidRPr="001F646E">
        <w:rPr>
          <w:rFonts w:ascii="Raleway" w:hAnsi="Raleway" w:cs="Arial"/>
        </w:rPr>
        <w:t>.</w:t>
      </w:r>
    </w:p>
    <w:p w:rsidR="00AB1E21" w:rsidRPr="001F646E" w:rsidRDefault="00AB1E21" w:rsidP="00AB1E21">
      <w:pPr>
        <w:spacing w:after="120"/>
        <w:jc w:val="both"/>
        <w:rPr>
          <w:rFonts w:ascii="Raleway" w:hAnsi="Raleway" w:cs="Arial"/>
        </w:rPr>
      </w:pPr>
      <w:r w:rsidRPr="001F646E">
        <w:rPr>
          <w:rFonts w:ascii="Raleway" w:hAnsi="Raleway" w:cs="Arial"/>
        </w:rPr>
        <w:t xml:space="preserve">Aquesta forma de dominació no deixa marques visibles però provoca profundes ferides ja que disminueix l’autoestima, provoca la humiliació i la desvalorització constant, instrumentada per la manipulació i el control de cada un dels actes de la dona.  Provoca en ella confusió, inseguretat i baixa autoestima que acaba derivant en malalties psicosomàtiques, atacs de pànic o intents de suïcidi. </w:t>
      </w:r>
    </w:p>
    <w:p w:rsidR="00AB1E21" w:rsidRPr="001F646E" w:rsidRDefault="00AB1E21" w:rsidP="00AB1E21">
      <w:pPr>
        <w:spacing w:after="120"/>
        <w:jc w:val="both"/>
        <w:rPr>
          <w:rFonts w:ascii="Raleway" w:hAnsi="Raleway" w:cs="Arial"/>
        </w:rPr>
      </w:pPr>
      <w:r w:rsidRPr="001F646E">
        <w:rPr>
          <w:rFonts w:ascii="Raleway" w:hAnsi="Raleway" w:cs="Arial"/>
        </w:rPr>
        <w:t xml:space="preserve">Ningú no es pot desenvolupar plenament si és blanc constant d’insults, amenaces, humiliacions i està sotmès a control permanent. </w:t>
      </w:r>
      <w:r w:rsidRPr="001F646E">
        <w:rPr>
          <w:rFonts w:ascii="Raleway" w:hAnsi="Raleway"/>
        </w:rPr>
        <w:t>Per això cal tenir en compte que</w:t>
      </w:r>
      <w:r w:rsidR="003524C1" w:rsidRPr="001F646E">
        <w:rPr>
          <w:rFonts w:ascii="Raleway" w:hAnsi="Raleway"/>
        </w:rPr>
        <w:t xml:space="preserve"> aquesta és la forma de violènci</w:t>
      </w:r>
      <w:r w:rsidRPr="001F646E">
        <w:rPr>
          <w:rFonts w:ascii="Raleway" w:hAnsi="Raleway"/>
        </w:rPr>
        <w:t xml:space="preserve">a més perillosa perquè passa inadvertida i rosega els fonaments de la personalitat. </w:t>
      </w:r>
    </w:p>
    <w:p w:rsidR="00E15DDB" w:rsidRPr="001F646E" w:rsidRDefault="00E15DDB" w:rsidP="00AB1E21">
      <w:pPr>
        <w:spacing w:after="120"/>
        <w:jc w:val="both"/>
        <w:rPr>
          <w:rFonts w:ascii="Raleway" w:hAnsi="Raleway" w:cs="Arial"/>
          <w:b/>
        </w:rPr>
      </w:pPr>
    </w:p>
    <w:p w:rsidR="00AB1E21" w:rsidRPr="001F646E" w:rsidRDefault="00AB1E21" w:rsidP="00AB1E21">
      <w:pPr>
        <w:spacing w:after="120"/>
        <w:jc w:val="both"/>
        <w:rPr>
          <w:rFonts w:ascii="Raleway" w:hAnsi="Raleway" w:cs="Arial"/>
          <w:b/>
          <w:sz w:val="24"/>
          <w:szCs w:val="24"/>
        </w:rPr>
      </w:pPr>
      <w:r w:rsidRPr="001F646E">
        <w:rPr>
          <w:rFonts w:ascii="Raleway" w:hAnsi="Raleway" w:cs="Arial"/>
          <w:b/>
          <w:sz w:val="24"/>
          <w:szCs w:val="24"/>
        </w:rPr>
        <w:t>Violència física</w:t>
      </w:r>
    </w:p>
    <w:p w:rsidR="00E15DDB" w:rsidRPr="001F646E" w:rsidRDefault="00AB1E21" w:rsidP="00AB1E21">
      <w:pPr>
        <w:spacing w:after="120"/>
        <w:jc w:val="both"/>
        <w:rPr>
          <w:rFonts w:ascii="Raleway" w:hAnsi="Raleway" w:cs="Arial"/>
        </w:rPr>
      </w:pPr>
      <w:r w:rsidRPr="001F646E">
        <w:rPr>
          <w:rFonts w:ascii="Raleway" w:hAnsi="Raleway" w:cs="Arial"/>
        </w:rPr>
        <w:t>Potser la f</w:t>
      </w:r>
      <w:r w:rsidR="009A27EE" w:rsidRPr="001F646E">
        <w:rPr>
          <w:rFonts w:ascii="Raleway" w:hAnsi="Raleway" w:cs="Arial"/>
        </w:rPr>
        <w:t xml:space="preserve">orma de violència directa de la que més </w:t>
      </w:r>
      <w:r w:rsidRPr="001F646E">
        <w:rPr>
          <w:rFonts w:ascii="Raleway" w:hAnsi="Raleway" w:cs="Arial"/>
        </w:rPr>
        <w:t>es parla. Inclou qualsevol maltractament físic infligit a una persona: ferides, pocs, empentes, pessigades, estirades de cabell, esgarrapades, cops de puny, cremades, fractures d’</w:t>
      </w:r>
      <w:r w:rsidR="00E15DDB" w:rsidRPr="001F646E">
        <w:rPr>
          <w:rFonts w:ascii="Raleway" w:hAnsi="Raleway" w:cs="Arial"/>
        </w:rPr>
        <w:t xml:space="preserve">ossos... poden arribar a utilitzar armes blanques o de </w:t>
      </w:r>
      <w:proofErr w:type="spellStart"/>
      <w:r w:rsidR="00E15DDB" w:rsidRPr="001F646E">
        <w:rPr>
          <w:rFonts w:ascii="Raleway" w:hAnsi="Raleway" w:cs="Arial"/>
        </w:rPr>
        <w:t>de</w:t>
      </w:r>
      <w:proofErr w:type="spellEnd"/>
      <w:r w:rsidR="00E15DDB" w:rsidRPr="001F646E">
        <w:rPr>
          <w:rFonts w:ascii="Raleway" w:hAnsi="Raleway" w:cs="Arial"/>
        </w:rPr>
        <w:t xml:space="preserve"> foc o qualsevol objecte que serveixi per colpejar. </w:t>
      </w:r>
    </w:p>
    <w:p w:rsidR="00AB1E21" w:rsidRPr="001F646E" w:rsidRDefault="00E15DDB" w:rsidP="00AB1E21">
      <w:pPr>
        <w:spacing w:after="120"/>
        <w:jc w:val="both"/>
        <w:rPr>
          <w:rFonts w:ascii="Raleway" w:hAnsi="Raleway" w:cs="Arial"/>
        </w:rPr>
      </w:pPr>
      <w:r w:rsidRPr="001F646E">
        <w:rPr>
          <w:rFonts w:ascii="Raleway" w:hAnsi="Raleway" w:cs="Arial"/>
        </w:rPr>
        <w:t>Pot tenir greus conseqüències, arribant fins la mort de la persona maltractada.</w:t>
      </w:r>
    </w:p>
    <w:p w:rsidR="00E15DDB" w:rsidRPr="001F646E" w:rsidRDefault="00E15DDB" w:rsidP="00AB1E21">
      <w:pPr>
        <w:spacing w:after="120"/>
        <w:jc w:val="both"/>
        <w:rPr>
          <w:rFonts w:ascii="Raleway" w:hAnsi="Raleway" w:cs="Arial"/>
        </w:rPr>
      </w:pPr>
      <w:r w:rsidRPr="001F646E">
        <w:rPr>
          <w:rFonts w:ascii="Raleway" w:hAnsi="Raleway" w:cs="Arial"/>
        </w:rPr>
        <w:t xml:space="preserve">L’abús físic, sol començar amb atacs psicològics, quan la víctima té l’autoestima baixa. L’home utilitza la violència física per obligar la dona a fer allò que ella no vol fer o per a descarregar la seva fúria. </w:t>
      </w:r>
    </w:p>
    <w:p w:rsidR="00E15DDB" w:rsidRPr="001F646E" w:rsidRDefault="00E15DDB" w:rsidP="00AB1E21">
      <w:pPr>
        <w:spacing w:after="120"/>
        <w:jc w:val="both"/>
        <w:rPr>
          <w:rFonts w:ascii="Raleway" w:hAnsi="Raleway" w:cs="Arial"/>
        </w:rPr>
      </w:pPr>
    </w:p>
    <w:p w:rsidR="00E15DDB" w:rsidRPr="001F646E" w:rsidRDefault="00E15DDB" w:rsidP="00AB1E21">
      <w:pPr>
        <w:spacing w:after="120"/>
        <w:jc w:val="both"/>
        <w:rPr>
          <w:rFonts w:ascii="Raleway" w:hAnsi="Raleway" w:cs="Arial"/>
          <w:b/>
          <w:sz w:val="24"/>
          <w:szCs w:val="24"/>
        </w:rPr>
      </w:pPr>
      <w:r w:rsidRPr="001F646E">
        <w:rPr>
          <w:rFonts w:ascii="Raleway" w:hAnsi="Raleway" w:cs="Arial"/>
          <w:b/>
          <w:sz w:val="24"/>
          <w:szCs w:val="24"/>
        </w:rPr>
        <w:t>Violència sexual</w:t>
      </w:r>
    </w:p>
    <w:p w:rsidR="00E15DDB" w:rsidRPr="001F646E" w:rsidRDefault="009A27EE" w:rsidP="00AB1E21">
      <w:pPr>
        <w:spacing w:after="120"/>
        <w:jc w:val="both"/>
        <w:rPr>
          <w:rFonts w:ascii="Raleway" w:hAnsi="Raleway" w:cs="Arial"/>
        </w:rPr>
      </w:pPr>
      <w:r w:rsidRPr="001F646E">
        <w:rPr>
          <w:rFonts w:ascii="Raleway" w:hAnsi="Raleway" w:cs="Arial"/>
        </w:rPr>
        <w:t xml:space="preserve">Un cas concret de violència física molt rellevant en el cas de la violència contra les dones. </w:t>
      </w:r>
      <w:r w:rsidR="00E15DDB" w:rsidRPr="001F646E">
        <w:rPr>
          <w:rFonts w:ascii="Raleway" w:hAnsi="Raleway" w:cs="Arial"/>
        </w:rPr>
        <w:t>A través de diverses formes de coerció física o d’intimidació psicològica s’obliga a la persona a realitzar actes o comportaments sexuals no desitjats o a participar en conductes sexuals contra la seva voluntat.</w:t>
      </w:r>
    </w:p>
    <w:p w:rsidR="00E15DDB" w:rsidRPr="001F646E" w:rsidRDefault="00E15DDB" w:rsidP="00AB1E21">
      <w:pPr>
        <w:spacing w:after="120"/>
        <w:jc w:val="both"/>
        <w:rPr>
          <w:rFonts w:ascii="Raleway" w:hAnsi="Raleway"/>
        </w:rPr>
      </w:pPr>
      <w:r w:rsidRPr="001F646E">
        <w:rPr>
          <w:rFonts w:ascii="Raleway" w:hAnsi="Raleway"/>
        </w:rPr>
        <w:t xml:space="preserve">Aquest tipus de violència es dona amb molta freqüència en matrimonis on l’home se sent amb dret a tenir relacions sexuals quan i de la manera que ell desitja. És també una manera de sotmetre físicament la dona. </w:t>
      </w:r>
    </w:p>
    <w:p w:rsidR="00E15DDB" w:rsidRPr="001F646E" w:rsidRDefault="00E15DDB" w:rsidP="00AB1E21">
      <w:pPr>
        <w:spacing w:after="120"/>
        <w:jc w:val="both"/>
        <w:rPr>
          <w:rFonts w:ascii="Raleway" w:hAnsi="Raleway" w:cs="Arial"/>
        </w:rPr>
      </w:pPr>
      <w:r w:rsidRPr="001F646E">
        <w:rPr>
          <w:rFonts w:ascii="Raleway" w:hAnsi="Raleway" w:cs="Arial"/>
        </w:rPr>
        <w:t xml:space="preserve">Tenint en compte el que hem dit, aquest tipus de violència pot adoptar dues formes: </w:t>
      </w:r>
    </w:p>
    <w:p w:rsidR="00E15DDB" w:rsidRPr="001F646E" w:rsidRDefault="00E15DDB" w:rsidP="00E15DDB">
      <w:pPr>
        <w:pStyle w:val="Prrafodelista"/>
        <w:numPr>
          <w:ilvl w:val="0"/>
          <w:numId w:val="1"/>
        </w:numPr>
        <w:spacing w:after="120"/>
        <w:jc w:val="both"/>
        <w:rPr>
          <w:rFonts w:ascii="Raleway" w:hAnsi="Raleway" w:cs="Arial"/>
        </w:rPr>
      </w:pPr>
      <w:r w:rsidRPr="001F646E">
        <w:rPr>
          <w:rFonts w:ascii="Raleway" w:hAnsi="Raleway" w:cs="Arial"/>
        </w:rPr>
        <w:t xml:space="preserve">Es parla d’assetjament sexual quan una persona adopta una actitud, verbal o no, de caràcter sexual, que afecti la dignitat de dones i homes (mirades insistents, mirades que </w:t>
      </w:r>
      <w:r w:rsidRPr="001F646E">
        <w:rPr>
          <w:rFonts w:ascii="Raleway" w:hAnsi="Raleway" w:cs="Arial"/>
        </w:rPr>
        <w:lastRenderedPageBreak/>
        <w:t xml:space="preserve">despullen, comentaris o insinuacions, propostes indecents, tocaments...). Aquesta és una forma de violència psicològica exercida sovint per una persona que té poder sobre una altra. </w:t>
      </w:r>
    </w:p>
    <w:p w:rsidR="00E15DDB" w:rsidRPr="001F646E" w:rsidRDefault="00E15DDB" w:rsidP="00E15DDB">
      <w:pPr>
        <w:pStyle w:val="Prrafodelista"/>
        <w:numPr>
          <w:ilvl w:val="0"/>
          <w:numId w:val="1"/>
        </w:numPr>
        <w:spacing w:after="120"/>
        <w:jc w:val="both"/>
        <w:rPr>
          <w:rFonts w:ascii="Raleway" w:hAnsi="Raleway" w:cs="Arial"/>
        </w:rPr>
      </w:pPr>
      <w:r w:rsidRPr="001F646E">
        <w:rPr>
          <w:rFonts w:ascii="Raleway" w:hAnsi="Raleway" w:cs="Arial"/>
        </w:rPr>
        <w:t>Es parla d’agressió sexual quan algú imposa per força o coacció un acte sexual a una altra persona sense el seu consentiment (tocaments sexuals, violació, i</w:t>
      </w:r>
      <w:r w:rsidR="00BF3BF1" w:rsidRPr="001F646E">
        <w:rPr>
          <w:rFonts w:ascii="Raleway" w:hAnsi="Raleway" w:cs="Arial"/>
        </w:rPr>
        <w:t>ncest...</w:t>
      </w:r>
    </w:p>
    <w:p w:rsidR="00E15DDB" w:rsidRPr="001F646E" w:rsidRDefault="00E15DDB" w:rsidP="00E15DDB">
      <w:pPr>
        <w:spacing w:after="120"/>
        <w:jc w:val="both"/>
        <w:rPr>
          <w:rFonts w:ascii="Raleway" w:hAnsi="Raleway"/>
          <w:sz w:val="24"/>
          <w:szCs w:val="24"/>
        </w:rPr>
      </w:pPr>
      <w:r w:rsidRPr="001F646E">
        <w:rPr>
          <w:rFonts w:ascii="Raleway" w:hAnsi="Raleway"/>
          <w:b/>
          <w:sz w:val="24"/>
          <w:szCs w:val="24"/>
        </w:rPr>
        <w:t xml:space="preserve">Violència </w:t>
      </w:r>
      <w:r w:rsidR="009A27EE" w:rsidRPr="001F646E">
        <w:rPr>
          <w:rFonts w:ascii="Raleway" w:hAnsi="Raleway"/>
          <w:b/>
          <w:sz w:val="24"/>
          <w:szCs w:val="24"/>
        </w:rPr>
        <w:t>estructural</w:t>
      </w:r>
    </w:p>
    <w:p w:rsidR="009A27EE" w:rsidRPr="001F646E" w:rsidRDefault="009A27EE" w:rsidP="00E15DDB">
      <w:pPr>
        <w:spacing w:after="120"/>
        <w:jc w:val="both"/>
        <w:rPr>
          <w:rFonts w:ascii="Raleway" w:hAnsi="Raleway"/>
        </w:rPr>
      </w:pPr>
      <w:r w:rsidRPr="001F646E">
        <w:rPr>
          <w:rFonts w:ascii="Raleway" w:hAnsi="Raleway"/>
        </w:rPr>
        <w:t xml:space="preserve">Fa referència a aquelles formes de violència i d’opressió generades per estructures socials i econòmiques que impedeixen a les persones satisfer les seves necessitats fonamentals, ja siguin espirituals o materials. Es dona quan les persones no </w:t>
      </w:r>
      <w:proofErr w:type="spellStart"/>
      <w:r w:rsidRPr="001F646E">
        <w:rPr>
          <w:rFonts w:ascii="Raleway" w:hAnsi="Raleway"/>
        </w:rPr>
        <w:t>podne</w:t>
      </w:r>
      <w:proofErr w:type="spellEnd"/>
      <w:r w:rsidRPr="001F646E">
        <w:rPr>
          <w:rFonts w:ascii="Raleway" w:hAnsi="Raleway"/>
        </w:rPr>
        <w:t xml:space="preserve"> tenir una qualitat de vida digna i gaudir plenament dels drets humans. En són exemples la pobresa, la fam, la desatenció sanitària i educativa, l’atur, l’explotació, la discriminació de les dones, la carència democr</w:t>
      </w:r>
      <w:r w:rsidR="003524C1" w:rsidRPr="001F646E">
        <w:rPr>
          <w:rFonts w:ascii="Raleway" w:hAnsi="Raleway"/>
        </w:rPr>
        <w:t xml:space="preserve">àtica... la violència social és </w:t>
      </w:r>
      <w:r w:rsidRPr="001F646E">
        <w:rPr>
          <w:rFonts w:ascii="Raleway" w:hAnsi="Raleway"/>
        </w:rPr>
        <w:t>un concepte molt vinculat amb la justícia social.</w:t>
      </w:r>
    </w:p>
    <w:p w:rsidR="00E15DDB" w:rsidRPr="001F646E" w:rsidRDefault="009A27EE" w:rsidP="00E15DDB">
      <w:pPr>
        <w:spacing w:after="120"/>
        <w:jc w:val="both"/>
        <w:rPr>
          <w:rFonts w:ascii="Raleway" w:hAnsi="Raleway"/>
        </w:rPr>
      </w:pPr>
      <w:r w:rsidRPr="001F646E">
        <w:rPr>
          <w:rFonts w:ascii="Raleway" w:hAnsi="Raleway"/>
        </w:rPr>
        <w:t xml:space="preserve">Hi ha autors que parlen de la </w:t>
      </w:r>
      <w:r w:rsidRPr="001F646E">
        <w:rPr>
          <w:rFonts w:ascii="Raleway" w:hAnsi="Raleway"/>
          <w:b/>
        </w:rPr>
        <w:t>violència econòmica</w:t>
      </w:r>
      <w:r w:rsidRPr="001F646E">
        <w:rPr>
          <w:rFonts w:ascii="Raleway" w:hAnsi="Raleway"/>
        </w:rPr>
        <w:t xml:space="preserve">, com a un tipus de violència que també sol afectar de forma flagrant les dones. </w:t>
      </w:r>
      <w:r w:rsidR="00E15DDB" w:rsidRPr="001F646E">
        <w:rPr>
          <w:rFonts w:ascii="Raleway" w:hAnsi="Raleway"/>
        </w:rPr>
        <w:t>La cultura estableix l’economia familiar de forma que la dona organitza les despeses quotidianes, però és l’home qui pren les grans decisions econòmiques. Això es veu tràgicament subratllat en els casos de violència on la dona queda totalment a mercè, econòmicament, del marit. L’home administra l’economia familiar segons els seus interessos i arriba a disposar, fins i tot, dels béns de la dona. La principal conseqüència és la dependència econòmica de la dona, que a més, veu com la mensualitat que li adjudica el marit generalment és insuficient. En aqu</w:t>
      </w:r>
      <w:r w:rsidR="003524C1" w:rsidRPr="001F646E">
        <w:rPr>
          <w:rFonts w:ascii="Raleway" w:hAnsi="Raleway"/>
        </w:rPr>
        <w:t>ests casos els homes acostumen a</w:t>
      </w:r>
      <w:r w:rsidR="00E15DDB" w:rsidRPr="001F646E">
        <w:rPr>
          <w:rFonts w:ascii="Raleway" w:hAnsi="Raleway"/>
        </w:rPr>
        <w:t xml:space="preserve"> amagar la realitat dels ingressos econòmics. </w:t>
      </w:r>
    </w:p>
    <w:p w:rsidR="00E15DDB" w:rsidRPr="001F646E" w:rsidRDefault="00E15DDB" w:rsidP="00E15DDB">
      <w:pPr>
        <w:spacing w:after="120"/>
        <w:jc w:val="both"/>
        <w:rPr>
          <w:rFonts w:ascii="Raleway" w:hAnsi="Raleway"/>
        </w:rPr>
      </w:pPr>
      <w:r w:rsidRPr="001F646E">
        <w:rPr>
          <w:rFonts w:ascii="Raleway" w:hAnsi="Raleway"/>
        </w:rPr>
        <w:t>Molts autors no separen aquesta violència de la psicològica. També ha de tenir-se present que la violència psicològica o emocional travessa la física, l’econòmica i la sexual.</w:t>
      </w:r>
    </w:p>
    <w:p w:rsidR="00BF3BF1" w:rsidRPr="001F646E" w:rsidRDefault="00BF3BF1" w:rsidP="00E15DDB">
      <w:pPr>
        <w:spacing w:after="120"/>
        <w:jc w:val="both"/>
        <w:rPr>
          <w:rFonts w:ascii="Raleway" w:hAnsi="Raleway"/>
          <w:b/>
          <w:sz w:val="24"/>
          <w:szCs w:val="24"/>
        </w:rPr>
      </w:pPr>
    </w:p>
    <w:p w:rsidR="00E15DDB" w:rsidRPr="001F646E" w:rsidRDefault="00E15DDB" w:rsidP="00E15DDB">
      <w:pPr>
        <w:spacing w:after="120"/>
        <w:jc w:val="both"/>
        <w:rPr>
          <w:rFonts w:ascii="Raleway" w:hAnsi="Raleway"/>
          <w:b/>
          <w:sz w:val="24"/>
          <w:szCs w:val="24"/>
        </w:rPr>
      </w:pPr>
      <w:bookmarkStart w:id="0" w:name="_GoBack"/>
      <w:bookmarkEnd w:id="0"/>
      <w:r w:rsidRPr="001F646E">
        <w:rPr>
          <w:rFonts w:ascii="Raleway" w:hAnsi="Raleway"/>
          <w:b/>
          <w:sz w:val="24"/>
          <w:szCs w:val="24"/>
        </w:rPr>
        <w:t xml:space="preserve">Violència </w:t>
      </w:r>
      <w:r w:rsidR="00E1300E" w:rsidRPr="001F646E">
        <w:rPr>
          <w:rFonts w:ascii="Raleway" w:hAnsi="Raleway"/>
          <w:b/>
          <w:sz w:val="24"/>
          <w:szCs w:val="24"/>
        </w:rPr>
        <w:t>cultural</w:t>
      </w:r>
    </w:p>
    <w:p w:rsidR="009A27EE" w:rsidRPr="001F646E" w:rsidRDefault="00BF3BF1" w:rsidP="00E15DDB">
      <w:pPr>
        <w:spacing w:after="120"/>
        <w:jc w:val="both"/>
        <w:rPr>
          <w:rFonts w:ascii="Raleway" w:hAnsi="Raleway"/>
        </w:rPr>
      </w:pPr>
      <w:r w:rsidRPr="001F646E">
        <w:rPr>
          <w:rFonts w:ascii="Raleway" w:hAnsi="Raleway"/>
        </w:rPr>
        <w:t>Són aquells aspectes culturals (llenguatge, simbolisme, ideologia, religió, art, lleis, mitjans de comunicació...) que justifiquen i legitimen la violència directa i la violència estructural.</w:t>
      </w:r>
    </w:p>
    <w:p w:rsidR="00877114" w:rsidRPr="001F646E" w:rsidRDefault="00E15DDB" w:rsidP="00E15DDB">
      <w:pPr>
        <w:spacing w:after="120"/>
        <w:jc w:val="both"/>
        <w:rPr>
          <w:rFonts w:ascii="Raleway" w:hAnsi="Raleway"/>
        </w:rPr>
      </w:pPr>
      <w:r w:rsidRPr="001F646E">
        <w:rPr>
          <w:rFonts w:ascii="Raleway" w:hAnsi="Raleway"/>
        </w:rPr>
        <w:t>Els primers grups feministes i les ONG van ser els encarregats de visualitzar el problema de la violència en la família i li van donar caràcter de conflicte social amb un alt potencial de risc. Van ser també aquests grups els primer</w:t>
      </w:r>
      <w:r w:rsidR="00877114" w:rsidRPr="001F646E">
        <w:rPr>
          <w:rFonts w:ascii="Raleway" w:hAnsi="Raleway"/>
        </w:rPr>
        <w:t>s a oferir suport i assistència.</w:t>
      </w:r>
    </w:p>
    <w:p w:rsidR="00E15DDB" w:rsidRPr="001F646E" w:rsidRDefault="00E15DDB" w:rsidP="00E15DDB">
      <w:pPr>
        <w:spacing w:after="120"/>
        <w:jc w:val="both"/>
        <w:rPr>
          <w:rFonts w:ascii="Raleway" w:hAnsi="Raleway"/>
        </w:rPr>
      </w:pPr>
      <w:r w:rsidRPr="001F646E">
        <w:rPr>
          <w:rFonts w:ascii="Raleway" w:hAnsi="Raleway"/>
        </w:rPr>
        <w:t xml:space="preserve">En primer lloc s’aconsegueix la definició del terme violència familiar o violència de gènere,que en posar-li nom i catalogar-lo es pot visualitzar. D’aquesta manera deixa de ser un fet natural i ocult. Això va facilitar la demanda d’ajuda efectiva de les dones que patien aquesta pandèmia i va sorgir, com a necessitat, la recerca d’estratègies de resolució del conflicte. </w:t>
      </w:r>
    </w:p>
    <w:p w:rsidR="00E1300E" w:rsidRPr="001F646E" w:rsidRDefault="00E15DDB" w:rsidP="00E15DDB">
      <w:pPr>
        <w:spacing w:after="120"/>
        <w:jc w:val="both"/>
        <w:rPr>
          <w:rFonts w:ascii="Raleway" w:hAnsi="Raleway"/>
        </w:rPr>
      </w:pPr>
      <w:r w:rsidRPr="001F646E">
        <w:rPr>
          <w:rFonts w:ascii="Raleway" w:hAnsi="Raleway"/>
        </w:rPr>
        <w:t xml:space="preserve">La resistència al canvi de conducta masclista és comuna en tots els casos. De fet, és un problema cultural i </w:t>
      </w:r>
      <w:proofErr w:type="spellStart"/>
      <w:r w:rsidRPr="001F646E">
        <w:rPr>
          <w:rFonts w:ascii="Raleway" w:hAnsi="Raleway"/>
        </w:rPr>
        <w:t>educacional</w:t>
      </w:r>
      <w:proofErr w:type="spellEnd"/>
      <w:r w:rsidRPr="001F646E">
        <w:rPr>
          <w:rFonts w:ascii="Raleway" w:hAnsi="Raleway"/>
        </w:rPr>
        <w:t xml:space="preserve"> que evidencia un desfasament amb el desenvolupament tecnològic, la globalització i el consum, que avancen de forma vertiginosa, en contrast amb els models de la vida quotidiana i l’alienació dels estereotips de gènere que encara arrosseguem. </w:t>
      </w:r>
    </w:p>
    <w:p w:rsidR="00E15DDB" w:rsidRPr="001F646E" w:rsidRDefault="00E15DDB" w:rsidP="00E15DDB">
      <w:pPr>
        <w:spacing w:after="120"/>
        <w:jc w:val="both"/>
        <w:rPr>
          <w:rFonts w:ascii="Raleway" w:hAnsi="Raleway"/>
        </w:rPr>
      </w:pPr>
      <w:r w:rsidRPr="001F646E">
        <w:rPr>
          <w:rFonts w:ascii="Raleway" w:hAnsi="Raleway"/>
        </w:rPr>
        <w:t xml:space="preserve">No fa més de dues generacions que la tasca i l’obligació de la dona era quedar-se a casa i tenir cura del marit i dels fills. Avui la dona treballa fora de la llar, però això no li ha evitat la tasca a dins de la casa, i ara té una doble feina. Els homes encara tenen en el seu imaginari la cultura que els ha afavorit i, quan la dona diu prou, hi ha un sector d’homes que no ho pot tolerar. </w:t>
      </w:r>
    </w:p>
    <w:p w:rsidR="00E15DDB" w:rsidRPr="001F646E" w:rsidRDefault="00E15DDB" w:rsidP="00E15DDB">
      <w:pPr>
        <w:spacing w:after="120"/>
        <w:jc w:val="both"/>
        <w:rPr>
          <w:rFonts w:ascii="Raleway" w:hAnsi="Raleway"/>
        </w:rPr>
      </w:pPr>
      <w:r w:rsidRPr="001F646E">
        <w:rPr>
          <w:rFonts w:ascii="Raleway" w:hAnsi="Raleway"/>
        </w:rPr>
        <w:lastRenderedPageBreak/>
        <w:t>La majoria dels professionals coincid</w:t>
      </w:r>
      <w:r w:rsidR="00E1300E" w:rsidRPr="001F646E">
        <w:rPr>
          <w:rFonts w:ascii="Raleway" w:hAnsi="Raleway"/>
        </w:rPr>
        <w:t xml:space="preserve">eixen </w:t>
      </w:r>
      <w:r w:rsidRPr="001F646E">
        <w:rPr>
          <w:rFonts w:ascii="Raleway" w:hAnsi="Raleway"/>
        </w:rPr>
        <w:t>que la batalla contra la violència de gènere començarà</w:t>
      </w:r>
      <w:r w:rsidR="003524C1" w:rsidRPr="001F646E">
        <w:rPr>
          <w:rFonts w:ascii="Raleway" w:hAnsi="Raleway"/>
        </w:rPr>
        <w:t xml:space="preserve"> a guanyar-se quan els agressor</w:t>
      </w:r>
      <w:r w:rsidRPr="001F646E">
        <w:rPr>
          <w:rFonts w:ascii="Raleway" w:hAnsi="Raleway"/>
        </w:rPr>
        <w:t xml:space="preserve">s se sentin aïllats en la societat i comencin a veure que no tenen espai, ni troben complicitats, ni somriures al bar o a la feina. Només es podrà solucionar aquesta situació amb el rebuig </w:t>
      </w:r>
      <w:r w:rsidR="003524C1" w:rsidRPr="001F646E">
        <w:rPr>
          <w:rFonts w:ascii="Raleway" w:hAnsi="Raleway"/>
        </w:rPr>
        <w:t>col·lectiu</w:t>
      </w:r>
      <w:r w:rsidRPr="001F646E">
        <w:rPr>
          <w:rFonts w:ascii="Raleway" w:hAnsi="Raleway"/>
        </w:rPr>
        <w:t xml:space="preserve"> de la societat cap a qui creu que pot maltractar, pegar o agredir una dona. Al mateix temps la societat ha d’animar les víctimes perquè no continuïn sota el </w:t>
      </w:r>
      <w:proofErr w:type="spellStart"/>
      <w:r w:rsidRPr="001F646E">
        <w:rPr>
          <w:rFonts w:ascii="Raleway" w:hAnsi="Raleway"/>
        </w:rPr>
        <w:t>sotmetiment</w:t>
      </w:r>
      <w:proofErr w:type="spellEnd"/>
      <w:r w:rsidRPr="001F646E">
        <w:rPr>
          <w:rFonts w:ascii="Raleway" w:hAnsi="Raleway"/>
        </w:rPr>
        <w:t xml:space="preserve"> i sàpiguen que hi ha una sortida, i que les administracions són allà per ajudar-les. </w:t>
      </w:r>
    </w:p>
    <w:p w:rsidR="00E15DDB" w:rsidRPr="001F646E" w:rsidRDefault="00E15DDB" w:rsidP="00E15DDB">
      <w:pPr>
        <w:spacing w:after="120"/>
        <w:jc w:val="both"/>
        <w:rPr>
          <w:rFonts w:ascii="Raleway" w:hAnsi="Raleway"/>
        </w:rPr>
      </w:pPr>
      <w:r w:rsidRPr="001F646E">
        <w:rPr>
          <w:rFonts w:ascii="Raleway" w:hAnsi="Raleway"/>
        </w:rPr>
        <w:t xml:space="preserve">Els canvis seran lents perquè es tracta de sensibilització social i canvi de mentalitat i això no passa de la nit al dia. La realitat encara obeeix a estereotips i rols que han </w:t>
      </w:r>
      <w:r w:rsidR="003524C1" w:rsidRPr="001F646E">
        <w:rPr>
          <w:rFonts w:ascii="Raleway" w:hAnsi="Raleway"/>
        </w:rPr>
        <w:t>col·locat</w:t>
      </w:r>
      <w:r w:rsidRPr="001F646E">
        <w:rPr>
          <w:rFonts w:ascii="Raleway" w:hAnsi="Raleway"/>
        </w:rPr>
        <w:t xml:space="preserve"> les dones en una situació d’inferioritat. Un dels àmbits on es percep més clarament la desigualtat és el laboral. Les dones continuen cobrant un</w:t>
      </w:r>
      <w:r w:rsidR="00E1300E" w:rsidRPr="001F646E">
        <w:rPr>
          <w:rFonts w:ascii="Raleway" w:hAnsi="Raleway"/>
        </w:rPr>
        <w:t>a mitjana d</w:t>
      </w:r>
      <w:r w:rsidR="00877114" w:rsidRPr="001F646E">
        <w:rPr>
          <w:rFonts w:ascii="Raleway" w:hAnsi="Raleway"/>
        </w:rPr>
        <w:t>e prop d’un</w:t>
      </w:r>
      <w:r w:rsidRPr="001F646E">
        <w:rPr>
          <w:rFonts w:ascii="Raleway" w:hAnsi="Raleway"/>
        </w:rPr>
        <w:t xml:space="preserve"> 30% menys de salari per la mateix</w:t>
      </w:r>
      <w:r w:rsidR="00E1300E" w:rsidRPr="001F646E">
        <w:rPr>
          <w:rFonts w:ascii="Raleway" w:hAnsi="Raleway"/>
        </w:rPr>
        <w:t>a feina que realitzen els homes</w:t>
      </w:r>
      <w:r w:rsidR="00877114" w:rsidRPr="001F646E">
        <w:rPr>
          <w:rFonts w:ascii="Raleway" w:hAnsi="Raleway"/>
        </w:rPr>
        <w:t>. E</w:t>
      </w:r>
      <w:r w:rsidRPr="001F646E">
        <w:rPr>
          <w:rFonts w:ascii="Raleway" w:hAnsi="Raleway"/>
        </w:rPr>
        <w:t>ls mitjans de comunicació encara tra</w:t>
      </w:r>
      <w:r w:rsidR="00877114" w:rsidRPr="001F646E">
        <w:rPr>
          <w:rFonts w:ascii="Raleway" w:hAnsi="Raleway"/>
        </w:rPr>
        <w:t xml:space="preserve">nsmeten molts valors masclistes i la representació de les dones en les estructures de presa de decisions és encara molt baixa. </w:t>
      </w:r>
    </w:p>
    <w:p w:rsidR="00E15DDB" w:rsidRPr="001F646E" w:rsidRDefault="00E15DDB" w:rsidP="00E15DDB">
      <w:pPr>
        <w:spacing w:after="120"/>
        <w:jc w:val="both"/>
        <w:rPr>
          <w:rFonts w:ascii="Raleway" w:hAnsi="Raleway"/>
        </w:rPr>
      </w:pPr>
    </w:p>
    <w:p w:rsidR="005B5A38" w:rsidRPr="001F646E" w:rsidRDefault="005B5A38" w:rsidP="003524C1">
      <w:pPr>
        <w:pBdr>
          <w:top w:val="single" w:sz="4" w:space="1" w:color="auto"/>
        </w:pBdr>
        <w:spacing w:after="120"/>
        <w:jc w:val="both"/>
        <w:rPr>
          <w:rFonts w:ascii="Raleway" w:hAnsi="Raleway"/>
          <w:i/>
        </w:rPr>
      </w:pPr>
      <w:r w:rsidRPr="001F646E">
        <w:rPr>
          <w:rFonts w:ascii="Raleway" w:hAnsi="Raleway"/>
          <w:i/>
        </w:rPr>
        <w:t xml:space="preserve">Fonts consultades: </w:t>
      </w:r>
    </w:p>
    <w:p w:rsidR="005B5A38" w:rsidRPr="001F646E" w:rsidRDefault="005B5A38" w:rsidP="005B5A38">
      <w:pPr>
        <w:spacing w:after="120"/>
        <w:jc w:val="both"/>
        <w:rPr>
          <w:rFonts w:ascii="Raleway" w:hAnsi="Raleway"/>
        </w:rPr>
      </w:pPr>
      <w:proofErr w:type="spellStart"/>
      <w:r w:rsidRPr="001F646E">
        <w:rPr>
          <w:rFonts w:ascii="Raleway" w:hAnsi="Raleway"/>
        </w:rPr>
        <w:t>Kipen</w:t>
      </w:r>
      <w:proofErr w:type="spellEnd"/>
      <w:r w:rsidRPr="001F646E">
        <w:rPr>
          <w:rFonts w:ascii="Raleway" w:hAnsi="Raleway"/>
        </w:rPr>
        <w:t xml:space="preserve">, Ana; </w:t>
      </w:r>
      <w:proofErr w:type="spellStart"/>
      <w:r w:rsidRPr="001F646E">
        <w:rPr>
          <w:rFonts w:ascii="Raleway" w:hAnsi="Raleway"/>
        </w:rPr>
        <w:t>Caterberg</w:t>
      </w:r>
      <w:proofErr w:type="spellEnd"/>
      <w:r w:rsidRPr="001F646E">
        <w:rPr>
          <w:rFonts w:ascii="Raleway" w:hAnsi="Raleway"/>
        </w:rPr>
        <w:t xml:space="preserve">, Mónica </w:t>
      </w:r>
      <w:r w:rsidR="00BF3BF1" w:rsidRPr="001F646E">
        <w:rPr>
          <w:rFonts w:ascii="Raleway" w:hAnsi="Raleway"/>
        </w:rPr>
        <w:t xml:space="preserve">(2006) </w:t>
      </w:r>
      <w:r w:rsidRPr="001F646E">
        <w:rPr>
          <w:rFonts w:ascii="Raleway" w:hAnsi="Raleway"/>
          <w:i/>
        </w:rPr>
        <w:t xml:space="preserve">“Maltractament, un permís </w:t>
      </w:r>
      <w:proofErr w:type="spellStart"/>
      <w:r w:rsidRPr="001F646E">
        <w:rPr>
          <w:rFonts w:ascii="Raleway" w:hAnsi="Raleway"/>
          <w:i/>
        </w:rPr>
        <w:t>mil.lenari</w:t>
      </w:r>
      <w:proofErr w:type="spellEnd"/>
      <w:r w:rsidRPr="001F646E">
        <w:rPr>
          <w:rFonts w:ascii="Raleway" w:hAnsi="Raleway"/>
          <w:i/>
        </w:rPr>
        <w:t>. La violència contra la dona”</w:t>
      </w:r>
      <w:r w:rsidRPr="001F646E">
        <w:rPr>
          <w:rFonts w:ascii="Raleway" w:hAnsi="Raleway"/>
        </w:rPr>
        <w:t xml:space="preserve">(2006) </w:t>
      </w:r>
      <w:r w:rsidR="00BF3BF1" w:rsidRPr="001F646E">
        <w:rPr>
          <w:rFonts w:ascii="Raleway" w:hAnsi="Raleway"/>
        </w:rPr>
        <w:t xml:space="preserve">Barcelona: </w:t>
      </w:r>
      <w:r w:rsidRPr="001F646E">
        <w:rPr>
          <w:rFonts w:ascii="Raleway" w:hAnsi="Raleway"/>
        </w:rPr>
        <w:t xml:space="preserve">Intermón </w:t>
      </w:r>
      <w:proofErr w:type="spellStart"/>
      <w:r w:rsidRPr="001F646E">
        <w:rPr>
          <w:rFonts w:ascii="Raleway" w:hAnsi="Raleway"/>
        </w:rPr>
        <w:t>Oxfam</w:t>
      </w:r>
      <w:proofErr w:type="spellEnd"/>
      <w:r w:rsidRPr="001F646E">
        <w:rPr>
          <w:rFonts w:ascii="Raleway" w:hAnsi="Raleway"/>
        </w:rPr>
        <w:t xml:space="preserve"> Edicions </w:t>
      </w:r>
    </w:p>
    <w:p w:rsidR="00BF3BF1" w:rsidRPr="001F646E" w:rsidRDefault="005B5A38" w:rsidP="00E15DDB">
      <w:pPr>
        <w:spacing w:after="120"/>
        <w:jc w:val="both"/>
        <w:rPr>
          <w:rFonts w:ascii="Raleway" w:hAnsi="Raleway"/>
        </w:rPr>
      </w:pPr>
      <w:r w:rsidRPr="001F646E">
        <w:rPr>
          <w:rFonts w:ascii="Raleway" w:hAnsi="Raleway"/>
        </w:rPr>
        <w:t xml:space="preserve">Diversos autors, </w:t>
      </w:r>
      <w:r w:rsidRPr="001F646E">
        <w:rPr>
          <w:rFonts w:ascii="Raleway" w:hAnsi="Raleway"/>
          <w:i/>
        </w:rPr>
        <w:t>“</w:t>
      </w:r>
      <w:proofErr w:type="spellStart"/>
      <w:r w:rsidRPr="001F646E">
        <w:rPr>
          <w:rFonts w:ascii="Raleway" w:hAnsi="Raleway"/>
          <w:i/>
        </w:rPr>
        <w:t>Mujeres</w:t>
      </w:r>
      <w:proofErr w:type="spellEnd"/>
      <w:r w:rsidRPr="001F646E">
        <w:rPr>
          <w:rFonts w:ascii="Raleway" w:hAnsi="Raleway"/>
          <w:i/>
        </w:rPr>
        <w:t xml:space="preserve"> y </w:t>
      </w:r>
      <w:proofErr w:type="spellStart"/>
      <w:r w:rsidRPr="001F646E">
        <w:rPr>
          <w:rFonts w:ascii="Raleway" w:hAnsi="Raleway"/>
          <w:i/>
        </w:rPr>
        <w:t>hombres</w:t>
      </w:r>
      <w:proofErr w:type="spellEnd"/>
      <w:r w:rsidRPr="001F646E">
        <w:rPr>
          <w:rFonts w:ascii="Raleway" w:hAnsi="Raleway"/>
          <w:i/>
        </w:rPr>
        <w:t xml:space="preserve"> en el mundo. Guia </w:t>
      </w:r>
      <w:proofErr w:type="spellStart"/>
      <w:r w:rsidRPr="001F646E">
        <w:rPr>
          <w:rFonts w:ascii="Raleway" w:hAnsi="Raleway"/>
          <w:i/>
        </w:rPr>
        <w:t>didáctica</w:t>
      </w:r>
      <w:proofErr w:type="spellEnd"/>
      <w:r w:rsidRPr="001F646E">
        <w:rPr>
          <w:rFonts w:ascii="Raleway" w:hAnsi="Raleway"/>
          <w:i/>
        </w:rPr>
        <w:t xml:space="preserve">” </w:t>
      </w:r>
      <w:r w:rsidRPr="001F646E">
        <w:rPr>
          <w:rFonts w:ascii="Raleway" w:hAnsi="Raleway"/>
        </w:rPr>
        <w:t xml:space="preserve">(2004) Instituto de </w:t>
      </w:r>
      <w:proofErr w:type="spellStart"/>
      <w:r w:rsidRPr="001F646E">
        <w:rPr>
          <w:rFonts w:ascii="Raleway" w:hAnsi="Raleway"/>
        </w:rPr>
        <w:t>Estudios</w:t>
      </w:r>
      <w:proofErr w:type="spellEnd"/>
      <w:r w:rsidRPr="001F646E">
        <w:rPr>
          <w:rFonts w:ascii="Raleway" w:hAnsi="Raleway"/>
        </w:rPr>
        <w:t xml:space="preserve"> sobre </w:t>
      </w:r>
      <w:proofErr w:type="spellStart"/>
      <w:r w:rsidRPr="001F646E">
        <w:rPr>
          <w:rFonts w:ascii="Raleway" w:hAnsi="Raleway"/>
        </w:rPr>
        <w:t>Desarrollo</w:t>
      </w:r>
      <w:proofErr w:type="spellEnd"/>
      <w:r w:rsidRPr="001F646E">
        <w:rPr>
          <w:rFonts w:ascii="Raleway" w:hAnsi="Raleway"/>
        </w:rPr>
        <w:t xml:space="preserve"> y </w:t>
      </w:r>
      <w:proofErr w:type="spellStart"/>
      <w:r w:rsidRPr="001F646E">
        <w:rPr>
          <w:rFonts w:ascii="Raleway" w:hAnsi="Raleway"/>
        </w:rPr>
        <w:t>Cooperación</w:t>
      </w:r>
      <w:proofErr w:type="spellEnd"/>
      <w:r w:rsidRPr="001F646E">
        <w:rPr>
          <w:rFonts w:ascii="Raleway" w:hAnsi="Raleway"/>
        </w:rPr>
        <w:t xml:space="preserve"> Internacional (HEGOA) </w:t>
      </w:r>
      <w:proofErr w:type="spellStart"/>
      <w:r w:rsidRPr="001F646E">
        <w:rPr>
          <w:rFonts w:ascii="Raleway" w:hAnsi="Raleway"/>
        </w:rPr>
        <w:t>Universidad</w:t>
      </w:r>
      <w:proofErr w:type="spellEnd"/>
      <w:r w:rsidRPr="001F646E">
        <w:rPr>
          <w:rFonts w:ascii="Raleway" w:hAnsi="Raleway"/>
        </w:rPr>
        <w:t xml:space="preserve"> del País Vasco </w:t>
      </w:r>
      <w:proofErr w:type="spellStart"/>
      <w:r w:rsidRPr="001F646E">
        <w:rPr>
          <w:rFonts w:ascii="Raleway" w:hAnsi="Raleway"/>
        </w:rPr>
        <w:t>Vitoria-Gasteiz</w:t>
      </w:r>
      <w:proofErr w:type="spellEnd"/>
    </w:p>
    <w:p w:rsidR="005B5A38" w:rsidRPr="001F646E" w:rsidRDefault="00BF3BF1" w:rsidP="00E15DDB">
      <w:pPr>
        <w:spacing w:after="120"/>
        <w:jc w:val="both"/>
        <w:rPr>
          <w:rFonts w:ascii="Raleway" w:hAnsi="Raleway"/>
        </w:rPr>
      </w:pPr>
      <w:proofErr w:type="spellStart"/>
      <w:r w:rsidRPr="001F646E">
        <w:rPr>
          <w:rFonts w:ascii="Raleway" w:hAnsi="Raleway"/>
        </w:rPr>
        <w:t>Zabala</w:t>
      </w:r>
      <w:proofErr w:type="spellEnd"/>
      <w:r w:rsidRPr="001F646E">
        <w:rPr>
          <w:rFonts w:ascii="Raleway" w:hAnsi="Raleway"/>
        </w:rPr>
        <w:t xml:space="preserve">, Mireia (2011) </w:t>
      </w:r>
      <w:r w:rsidRPr="001F646E">
        <w:rPr>
          <w:rFonts w:ascii="Raleway" w:hAnsi="Raleway"/>
          <w:i/>
        </w:rPr>
        <w:t xml:space="preserve">“Eduquem per la pau: idees i activitats per a educadores i educadors crítics” </w:t>
      </w:r>
      <w:r w:rsidRPr="001F646E">
        <w:rPr>
          <w:rFonts w:ascii="Raleway" w:hAnsi="Raleway"/>
        </w:rPr>
        <w:t>Barcelona: Graó</w:t>
      </w:r>
    </w:p>
    <w:sectPr w:rsidR="005B5A38" w:rsidRPr="001F646E" w:rsidSect="00E15DDB">
      <w:headerReference w:type="default" r:id="rId7"/>
      <w:footerReference w:type="default" r:id="rId8"/>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DDB" w:rsidRDefault="00E15DDB" w:rsidP="00E15DDB">
      <w:pPr>
        <w:spacing w:after="0" w:line="240" w:lineRule="auto"/>
      </w:pPr>
      <w:r>
        <w:separator/>
      </w:r>
    </w:p>
  </w:endnote>
  <w:endnote w:type="continuationSeparator" w:id="0">
    <w:p w:rsidR="00E15DDB" w:rsidRDefault="00E15DDB" w:rsidP="00E15D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F8B" w:rsidRDefault="008E6F8B">
    <w:pPr>
      <w:pStyle w:val="Piedepgina"/>
    </w:pPr>
    <w:r w:rsidRPr="008E6F8B">
      <w:drawing>
        <wp:anchor distT="0" distB="0" distL="114300" distR="114300" simplePos="0" relativeHeight="251661312" behindDoc="1" locked="0" layoutInCell="1" allowOverlap="1">
          <wp:simplePos x="0" y="0"/>
          <wp:positionH relativeFrom="page">
            <wp:posOffset>304058</wp:posOffset>
          </wp:positionH>
          <wp:positionV relativeFrom="page">
            <wp:posOffset>9904021</wp:posOffset>
          </wp:positionV>
          <wp:extent cx="6975516" cy="510639"/>
          <wp:effectExtent l="19050" t="0" r="0" b="0"/>
          <wp:wrapNone/>
          <wp:docPr id="24"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5516" cy="510639"/>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r>
      <w:t>ºº</w:t>
    </w:r>
  </w:p>
  <w:p w:rsidR="00E15DDB" w:rsidRDefault="00E15DD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DDB" w:rsidRDefault="00E15DDB" w:rsidP="00E15DDB">
      <w:pPr>
        <w:spacing w:after="0" w:line="240" w:lineRule="auto"/>
      </w:pPr>
      <w:r>
        <w:separator/>
      </w:r>
    </w:p>
  </w:footnote>
  <w:footnote w:type="continuationSeparator" w:id="0">
    <w:p w:rsidR="00E15DDB" w:rsidRDefault="00E15DDB" w:rsidP="00E15D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F8B" w:rsidRDefault="008E6F8B">
    <w:pPr>
      <w:pStyle w:val="Encabezado"/>
    </w:pPr>
    <w:r w:rsidRPr="008E6F8B">
      <w:rPr>
        <w:rFonts w:hint="eastAsia"/>
      </w:rPr>
      <w:drawing>
        <wp:anchor distT="0" distB="0" distL="114300" distR="114300" simplePos="0" relativeHeight="251659264" behindDoc="1" locked="0" layoutInCell="1" allowOverlap="1">
          <wp:simplePos x="0" y="0"/>
          <wp:positionH relativeFrom="page">
            <wp:posOffset>280307</wp:posOffset>
          </wp:positionH>
          <wp:positionV relativeFrom="page">
            <wp:posOffset>249382</wp:posOffset>
          </wp:positionV>
          <wp:extent cx="7011142" cy="356260"/>
          <wp:effectExtent l="19050" t="0" r="0" b="0"/>
          <wp:wrapNone/>
          <wp:docPr id="23"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86685" cy="356260"/>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8E6F8B" w:rsidRDefault="008E6F8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33A43"/>
    <w:multiLevelType w:val="hybridMultilevel"/>
    <w:tmpl w:val="90F2F9B2"/>
    <w:lvl w:ilvl="0" w:tplc="B176907C">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nsid w:val="11B33443"/>
    <w:multiLevelType w:val="hybridMultilevel"/>
    <w:tmpl w:val="F984EA2E"/>
    <w:lvl w:ilvl="0" w:tplc="341EB8CC">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B1E21"/>
    <w:rsid w:val="001F646E"/>
    <w:rsid w:val="003524C1"/>
    <w:rsid w:val="003F79DE"/>
    <w:rsid w:val="005401E2"/>
    <w:rsid w:val="005B5A38"/>
    <w:rsid w:val="00877114"/>
    <w:rsid w:val="008E6F8B"/>
    <w:rsid w:val="009A27EE"/>
    <w:rsid w:val="009C07A4"/>
    <w:rsid w:val="00AB1E21"/>
    <w:rsid w:val="00BF3BF1"/>
    <w:rsid w:val="00C75C0C"/>
    <w:rsid w:val="00E1300E"/>
    <w:rsid w:val="00E15DDB"/>
  </w:rsids>
  <m:mathPr>
    <m:mathFont m:val="Cambria Math"/>
    <m:brkBin m:val="before"/>
    <m:brkBinSub m:val="--"/>
    <m:smallFrac/>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Ttulo2">
    <w:name w:val="heading 2"/>
    <w:basedOn w:val="Normal"/>
    <w:next w:val="Normal"/>
    <w:link w:val="Ttulo2C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401E2"/>
    <w:rPr>
      <w:rFonts w:ascii="Arial" w:eastAsia="Times New Roman" w:hAnsi="Arial" w:cstheme="majorBidi"/>
      <w:b/>
      <w:bCs/>
      <w:szCs w:val="26"/>
      <w:lang w:eastAsia="es-ES"/>
    </w:rPr>
  </w:style>
  <w:style w:type="paragraph" w:styleId="Prrafodelista">
    <w:name w:val="List Paragraph"/>
    <w:basedOn w:val="Normal"/>
    <w:uiPriority w:val="34"/>
    <w:qFormat/>
    <w:rsid w:val="00E15DDB"/>
    <w:pPr>
      <w:ind w:left="720"/>
      <w:contextualSpacing/>
    </w:pPr>
  </w:style>
  <w:style w:type="paragraph" w:styleId="Encabezado">
    <w:name w:val="header"/>
    <w:basedOn w:val="Normal"/>
    <w:link w:val="EncabezadoCar"/>
    <w:uiPriority w:val="99"/>
    <w:unhideWhenUsed/>
    <w:rsid w:val="00E15DD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5DDB"/>
    <w:rPr>
      <w:rFonts w:ascii="Arial" w:hAnsi="Arial"/>
    </w:rPr>
  </w:style>
  <w:style w:type="paragraph" w:styleId="Piedepgina">
    <w:name w:val="footer"/>
    <w:basedOn w:val="Normal"/>
    <w:link w:val="PiedepginaCar"/>
    <w:uiPriority w:val="99"/>
    <w:unhideWhenUsed/>
    <w:rsid w:val="00E15DD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5DDB"/>
    <w:rPr>
      <w:rFonts w:ascii="Arial" w:hAnsi="Arial"/>
    </w:rPr>
  </w:style>
  <w:style w:type="character" w:styleId="Hipervnculo">
    <w:name w:val="Hyperlink"/>
    <w:basedOn w:val="Fuentedeprrafopredeter"/>
    <w:uiPriority w:val="99"/>
    <w:semiHidden/>
    <w:unhideWhenUsed/>
    <w:rsid w:val="00E1300E"/>
    <w:rPr>
      <w:color w:val="0000FF"/>
      <w:u w:val="single"/>
    </w:rPr>
  </w:style>
  <w:style w:type="paragraph" w:styleId="Textodeglobo">
    <w:name w:val="Balloon Text"/>
    <w:basedOn w:val="Normal"/>
    <w:link w:val="TextodegloboCar"/>
    <w:uiPriority w:val="99"/>
    <w:semiHidden/>
    <w:unhideWhenUsed/>
    <w:rsid w:val="008E6F8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6F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Heading2">
    <w:name w:val="heading 2"/>
    <w:basedOn w:val="Normal"/>
    <w:next w:val="Normal"/>
    <w:link w:val="Heading2Ch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01E2"/>
    <w:rPr>
      <w:rFonts w:ascii="Arial" w:eastAsia="Times New Roman" w:hAnsi="Arial" w:cstheme="majorBidi"/>
      <w:b/>
      <w:bCs/>
      <w:szCs w:val="26"/>
      <w:lang w:eastAsia="es-ES"/>
    </w:rPr>
  </w:style>
  <w:style w:type="paragraph" w:styleId="ListParagraph">
    <w:name w:val="List Paragraph"/>
    <w:basedOn w:val="Normal"/>
    <w:uiPriority w:val="34"/>
    <w:qFormat/>
    <w:rsid w:val="00E15DDB"/>
    <w:pPr>
      <w:ind w:left="720"/>
      <w:contextualSpacing/>
    </w:pPr>
  </w:style>
  <w:style w:type="paragraph" w:styleId="Header">
    <w:name w:val="header"/>
    <w:basedOn w:val="Normal"/>
    <w:link w:val="HeaderChar"/>
    <w:uiPriority w:val="99"/>
    <w:unhideWhenUsed/>
    <w:rsid w:val="00E15DDB"/>
    <w:pPr>
      <w:tabs>
        <w:tab w:val="center" w:pos="4252"/>
        <w:tab w:val="right" w:pos="8504"/>
      </w:tabs>
      <w:spacing w:after="0" w:line="240" w:lineRule="auto"/>
    </w:pPr>
  </w:style>
  <w:style w:type="character" w:customStyle="1" w:styleId="HeaderChar">
    <w:name w:val="Header Char"/>
    <w:basedOn w:val="DefaultParagraphFont"/>
    <w:link w:val="Header"/>
    <w:uiPriority w:val="99"/>
    <w:rsid w:val="00E15DDB"/>
    <w:rPr>
      <w:rFonts w:ascii="Arial" w:hAnsi="Arial"/>
    </w:rPr>
  </w:style>
  <w:style w:type="paragraph" w:styleId="Footer">
    <w:name w:val="footer"/>
    <w:basedOn w:val="Normal"/>
    <w:link w:val="FooterChar"/>
    <w:uiPriority w:val="99"/>
    <w:unhideWhenUsed/>
    <w:rsid w:val="00E15DDB"/>
    <w:pPr>
      <w:tabs>
        <w:tab w:val="center" w:pos="4252"/>
        <w:tab w:val="right" w:pos="8504"/>
      </w:tabs>
      <w:spacing w:after="0" w:line="240" w:lineRule="auto"/>
    </w:pPr>
  </w:style>
  <w:style w:type="character" w:customStyle="1" w:styleId="FooterChar">
    <w:name w:val="Footer Char"/>
    <w:basedOn w:val="DefaultParagraphFont"/>
    <w:link w:val="Footer"/>
    <w:uiPriority w:val="99"/>
    <w:rsid w:val="00E15DDB"/>
    <w:rPr>
      <w:rFonts w:ascii="Arial" w:hAnsi="Arial"/>
    </w:rPr>
  </w:style>
  <w:style w:type="character" w:styleId="Hyperlink">
    <w:name w:val="Hyperlink"/>
    <w:basedOn w:val="DefaultParagraphFont"/>
    <w:uiPriority w:val="99"/>
    <w:semiHidden/>
    <w:unhideWhenUsed/>
    <w:rsid w:val="00E1300E"/>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4</Pages>
  <Words>1688</Words>
  <Characters>9287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Sílvia</dc:creator>
  <cp:lastModifiedBy>Sonrisas</cp:lastModifiedBy>
  <cp:revision>6</cp:revision>
  <dcterms:created xsi:type="dcterms:W3CDTF">2017-10-19T09:21:00Z</dcterms:created>
  <dcterms:modified xsi:type="dcterms:W3CDTF">2019-05-27T10:47:00Z</dcterms:modified>
</cp:coreProperties>
</file>